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EF84A" w14:textId="4FFA6B5F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B7CBE" w14:paraId="347EF84D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F84B" w14:textId="77777777" w:rsidR="009B7CBE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F84C" w14:textId="77777777" w:rsidR="009B7CBE" w:rsidRDefault="009B7CBE" w:rsidP="005023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B7CBE">
              <w:rPr>
                <w:b/>
                <w:sz w:val="26"/>
                <w:szCs w:val="26"/>
                <w:lang w:val="en-US"/>
              </w:rPr>
              <w:t>203B</w:t>
            </w:r>
            <w:r w:rsidR="005023E2">
              <w:rPr>
                <w:b/>
                <w:sz w:val="26"/>
                <w:szCs w:val="26"/>
              </w:rPr>
              <w:t>_030</w:t>
            </w:r>
          </w:p>
        </w:tc>
      </w:tr>
      <w:tr w:rsidR="009B7CBE" w14:paraId="347EF850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F84E" w14:textId="77777777" w:rsidR="009B7CBE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F84F" w14:textId="77777777" w:rsidR="009B7CBE" w:rsidRPr="005023E2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023E2">
              <w:rPr>
                <w:b/>
                <w:sz w:val="24"/>
                <w:szCs w:val="24"/>
                <w:lang w:val="en-US"/>
              </w:rPr>
              <w:t>2217893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243DDD" w14:paraId="09B8B440" w14:textId="77777777" w:rsidTr="0053733C">
        <w:trPr>
          <w:jc w:val="right"/>
        </w:trPr>
        <w:tc>
          <w:tcPr>
            <w:tcW w:w="5500" w:type="dxa"/>
            <w:hideMark/>
          </w:tcPr>
          <w:p w14:paraId="6AD5089F" w14:textId="77777777" w:rsidR="00243DDD" w:rsidRDefault="00243DDD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243DDD" w:rsidRPr="006A2A48" w14:paraId="0C99E213" w14:textId="77777777" w:rsidTr="0053733C">
        <w:trPr>
          <w:jc w:val="right"/>
        </w:trPr>
        <w:tc>
          <w:tcPr>
            <w:tcW w:w="5500" w:type="dxa"/>
            <w:hideMark/>
          </w:tcPr>
          <w:p w14:paraId="0DE7B1BA" w14:textId="77777777" w:rsidR="00243DDD" w:rsidRPr="006A2A48" w:rsidRDefault="00243DDD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243DDD" w:rsidRPr="006A2A48" w14:paraId="5B6F7D58" w14:textId="77777777" w:rsidTr="0053733C">
        <w:trPr>
          <w:jc w:val="right"/>
        </w:trPr>
        <w:tc>
          <w:tcPr>
            <w:tcW w:w="5500" w:type="dxa"/>
            <w:hideMark/>
          </w:tcPr>
          <w:p w14:paraId="06829A8B" w14:textId="77777777" w:rsidR="00243DDD" w:rsidRPr="006A2A48" w:rsidRDefault="00243DDD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243DDD" w:rsidRPr="006A2A48" w14:paraId="2D8FC376" w14:textId="77777777" w:rsidTr="0053733C">
        <w:trPr>
          <w:jc w:val="right"/>
        </w:trPr>
        <w:tc>
          <w:tcPr>
            <w:tcW w:w="5500" w:type="dxa"/>
            <w:hideMark/>
          </w:tcPr>
          <w:p w14:paraId="5F28714F" w14:textId="77777777" w:rsidR="00243DDD" w:rsidRPr="006A2A48" w:rsidRDefault="00243DDD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243DDD" w14:paraId="5E4FED96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7F4A3E96" w14:textId="77777777" w:rsidR="00243DDD" w:rsidRDefault="00243DDD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243DDD" w:rsidRPr="006A2A48" w14:paraId="19D30884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3B5A7F51" w14:textId="77777777" w:rsidR="00243DDD" w:rsidRPr="006A2A48" w:rsidRDefault="00243DDD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347EF856" w14:textId="77777777" w:rsidR="0026453A" w:rsidRPr="00697DC5" w:rsidRDefault="0026453A" w:rsidP="0026453A"/>
    <w:p w14:paraId="347EF857" w14:textId="77777777" w:rsidR="0026453A" w:rsidRPr="00697DC5" w:rsidRDefault="0026453A" w:rsidP="0026453A"/>
    <w:p w14:paraId="347EF858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347EF859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26066">
        <w:rPr>
          <w:b/>
          <w:sz w:val="26"/>
          <w:szCs w:val="26"/>
        </w:rPr>
        <w:t>(</w:t>
      </w:r>
      <w:r w:rsidR="001C28D6" w:rsidRPr="005E1C93">
        <w:rPr>
          <w:b/>
          <w:sz w:val="26"/>
          <w:szCs w:val="26"/>
        </w:rPr>
        <w:t>Болт М10х40</w:t>
      </w:r>
      <w:r w:rsidR="00626066">
        <w:rPr>
          <w:b/>
          <w:sz w:val="26"/>
          <w:szCs w:val="26"/>
        </w:rPr>
        <w:t>)</w:t>
      </w:r>
      <w:r w:rsidR="005E1C9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47EF85A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47EF85B" w14:textId="77777777"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14:paraId="347EF85C" w14:textId="77777777" w:rsidR="00626066" w:rsidRPr="00697DC5" w:rsidRDefault="00626066" w:rsidP="00626066">
      <w:pPr>
        <w:pStyle w:val="ad"/>
        <w:tabs>
          <w:tab w:val="left" w:pos="1134"/>
        </w:tabs>
        <w:ind w:left="0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D87A33">
        <w:rPr>
          <w:sz w:val="24"/>
          <w:szCs w:val="24"/>
        </w:rPr>
        <w:t>ГОСТ 7798-70 «Болты с шестигранной головкой класса точности B. Конструкция и размеры».</w:t>
      </w:r>
    </w:p>
    <w:p w14:paraId="347EF85D" w14:textId="77777777" w:rsidR="00626066" w:rsidRPr="00697DC5" w:rsidRDefault="00626066" w:rsidP="0062606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47EF85E" w14:textId="77777777"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Общие требования. </w:t>
      </w:r>
    </w:p>
    <w:p w14:paraId="347EF85F" w14:textId="77777777" w:rsidR="00626066" w:rsidRPr="00697DC5" w:rsidRDefault="00626066" w:rsidP="0062606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47EF860" w14:textId="77777777"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14:paraId="347EF861" w14:textId="77777777"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российских производителей – наличие ТУ, подтверждающих соот</w:t>
      </w:r>
      <w:bookmarkStart w:id="1" w:name="_GoBack"/>
      <w:bookmarkEnd w:id="1"/>
      <w:r w:rsidRPr="00697DC5">
        <w:rPr>
          <w:sz w:val="24"/>
          <w:szCs w:val="24"/>
        </w:rPr>
        <w:t>ветствие техническим требованиям;</w:t>
      </w:r>
    </w:p>
    <w:p w14:paraId="347EF862" w14:textId="77777777"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47EF863" w14:textId="77777777"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47EF864" w14:textId="77777777"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47EF865" w14:textId="77777777"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47EF866" w14:textId="2497BDAF" w:rsidR="00626066" w:rsidRPr="00697DC5" w:rsidRDefault="00626066" w:rsidP="006260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Участник закупочных процедур на право заключения договора на поставку метизов для нужд </w:t>
      </w:r>
      <w:r w:rsidR="00243DDD">
        <w:rPr>
          <w:sz w:val="24"/>
          <w:szCs w:val="24"/>
        </w:rPr>
        <w:t>П</w:t>
      </w:r>
      <w:r w:rsidRPr="00697DC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47EF867" w14:textId="77777777" w:rsidR="00626066" w:rsidRPr="00697DC5" w:rsidRDefault="00626066" w:rsidP="006260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697DC5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Метизы должны соответствовать требованиям «Правил устройства электроустановок» (ПУЭ) (7-е издание) и требованиям:</w:t>
      </w:r>
    </w:p>
    <w:p w14:paraId="347EF868" w14:textId="77777777" w:rsidR="00626066" w:rsidRPr="003C14FD" w:rsidRDefault="00626066" w:rsidP="006260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C14FD">
        <w:rPr>
          <w:sz w:val="24"/>
          <w:szCs w:val="24"/>
        </w:rPr>
        <w:t xml:space="preserve">ГОСТ 7798-70 «Болты с шестигранной головкой класса точности </w:t>
      </w:r>
      <w:r w:rsidRPr="003C14FD">
        <w:rPr>
          <w:sz w:val="24"/>
          <w:szCs w:val="24"/>
          <w:lang w:val="en-US"/>
        </w:rPr>
        <w:t>B</w:t>
      </w:r>
      <w:r w:rsidRPr="003C14FD">
        <w:rPr>
          <w:sz w:val="24"/>
          <w:szCs w:val="24"/>
        </w:rPr>
        <w:t>. Конструкция и размеры»;</w:t>
      </w:r>
    </w:p>
    <w:p w14:paraId="347EF869" w14:textId="77777777" w:rsidR="00626066" w:rsidRPr="00697DC5" w:rsidRDefault="00626066" w:rsidP="006260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3C14FD">
        <w:rPr>
          <w:sz w:val="24"/>
          <w:szCs w:val="24"/>
        </w:rPr>
        <w:t>- ГОСТ 15150-69 «Машины, приборы и другие технические изделия.</w:t>
      </w:r>
      <w:r w:rsidRPr="00697DC5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47EF86A" w14:textId="77777777" w:rsidR="00626066" w:rsidRPr="00697DC5" w:rsidRDefault="00626066" w:rsidP="0062606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47EF86B" w14:textId="77777777" w:rsidR="00626066" w:rsidRPr="00697DC5" w:rsidRDefault="00626066" w:rsidP="00626066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 w:rsidRPr="00697DC5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47EF86C" w14:textId="77777777" w:rsidR="00626066" w:rsidRPr="00697DC5" w:rsidRDefault="00626066" w:rsidP="00626066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347EF86D" w14:textId="77777777"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47EF86E" w14:textId="77777777"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347EF86F" w14:textId="77777777" w:rsidR="00626066" w:rsidRPr="00697DC5" w:rsidRDefault="00626066" w:rsidP="006260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Pr="00697DC5">
        <w:rPr>
          <w:szCs w:val="24"/>
        </w:rPr>
        <w:t>данного</w:t>
      </w:r>
      <w:proofErr w:type="gramEnd"/>
      <w:r w:rsidRPr="00697DC5">
        <w:rPr>
          <w:szCs w:val="24"/>
        </w:rPr>
        <w:t xml:space="preserve"> ТЗ.</w:t>
      </w:r>
    </w:p>
    <w:p w14:paraId="347EF870" w14:textId="77777777" w:rsidR="00626066" w:rsidRPr="00697DC5" w:rsidRDefault="00626066" w:rsidP="006260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47EF871" w14:textId="77777777" w:rsidR="00626066" w:rsidRPr="00697DC5" w:rsidRDefault="00626066" w:rsidP="00626066">
      <w:pPr>
        <w:spacing w:line="276" w:lineRule="auto"/>
        <w:rPr>
          <w:sz w:val="24"/>
          <w:szCs w:val="24"/>
        </w:rPr>
      </w:pPr>
    </w:p>
    <w:p w14:paraId="347EF872" w14:textId="77777777"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14:paraId="347EF873" w14:textId="77777777"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47EF874" w14:textId="77777777"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47EF875" w14:textId="77777777"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47EF876" w14:textId="77777777"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47EF877" w14:textId="77777777"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47EF878" w14:textId="77777777"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47EF879" w14:textId="77777777"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14:paraId="347EF87A" w14:textId="77777777"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14:paraId="347EF87B" w14:textId="77777777"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47EF87C" w14:textId="77777777"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 w:rsidRPr="00697DC5"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47EF87D" w14:textId="77777777" w:rsidR="00626066" w:rsidRPr="00697DC5" w:rsidRDefault="00626066" w:rsidP="0062606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47EF87E" w14:textId="77777777" w:rsidR="00626066" w:rsidRPr="00697DC5" w:rsidRDefault="00626066" w:rsidP="0062606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47EF87F" w14:textId="77777777"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14:paraId="347EF880" w14:textId="57005A9F"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243DDD">
        <w:rPr>
          <w:szCs w:val="24"/>
        </w:rPr>
        <w:t>П</w:t>
      </w:r>
      <w:r w:rsidRPr="00697DC5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47EF881" w14:textId="77777777" w:rsidR="00626066" w:rsidRPr="00697DC5" w:rsidRDefault="00626066" w:rsidP="0062606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47EF882" w14:textId="77777777" w:rsidR="00626066" w:rsidRPr="00697DC5" w:rsidRDefault="00626066" w:rsidP="00626066">
      <w:pPr>
        <w:rPr>
          <w:sz w:val="26"/>
          <w:szCs w:val="26"/>
        </w:rPr>
      </w:pPr>
    </w:p>
    <w:p w14:paraId="347EF883" w14:textId="77777777" w:rsidR="00626066" w:rsidRPr="00697DC5" w:rsidRDefault="00626066" w:rsidP="00626066">
      <w:pPr>
        <w:rPr>
          <w:sz w:val="26"/>
          <w:szCs w:val="26"/>
        </w:rPr>
      </w:pPr>
    </w:p>
    <w:p w14:paraId="33286F34" w14:textId="77777777" w:rsidR="00243DDD" w:rsidRPr="00CB6078" w:rsidRDefault="00243DDD" w:rsidP="00243DDD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347EF886" w14:textId="77777777" w:rsidR="008F73A3" w:rsidRPr="00697DC5" w:rsidRDefault="008F73A3" w:rsidP="0062606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747E7" w14:textId="77777777" w:rsidR="004932D0" w:rsidRDefault="004932D0">
      <w:r>
        <w:separator/>
      </w:r>
    </w:p>
  </w:endnote>
  <w:endnote w:type="continuationSeparator" w:id="0">
    <w:p w14:paraId="5CC93651" w14:textId="77777777" w:rsidR="004932D0" w:rsidRDefault="0049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D4B2C" w14:textId="77777777" w:rsidR="004932D0" w:rsidRDefault="004932D0">
      <w:r>
        <w:separator/>
      </w:r>
    </w:p>
  </w:footnote>
  <w:footnote w:type="continuationSeparator" w:id="0">
    <w:p w14:paraId="1C47B327" w14:textId="77777777" w:rsidR="004932D0" w:rsidRDefault="00493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EF88B" w14:textId="77777777" w:rsidR="00AD7048" w:rsidRDefault="00255D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47EF88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64E5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28D6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3DDD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5D52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292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32D0"/>
    <w:rsid w:val="00497866"/>
    <w:rsid w:val="00497F02"/>
    <w:rsid w:val="004A3531"/>
    <w:rsid w:val="004A353B"/>
    <w:rsid w:val="004A359B"/>
    <w:rsid w:val="004A3D52"/>
    <w:rsid w:val="004A668C"/>
    <w:rsid w:val="004A7ACD"/>
    <w:rsid w:val="004B12DC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23E2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F33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5C20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1C93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066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742C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65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CBE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6DC2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5C67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4AE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61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EF8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7A76C-6F30-4A74-9BA7-0BA0AC8EA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2ADF3-75FE-46F2-8544-2EB8FC70F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EF59BB-9A40-413B-B5BF-BF48938F8B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0217343-62E3-41BD-B24E-2C1C3AD0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2016-09-28T10:01:00Z</dcterms:created>
  <dcterms:modified xsi:type="dcterms:W3CDTF">2016-09-28T11:21:00Z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